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98D" w:rsidRPr="00ED6500" w:rsidRDefault="0065698D" w:rsidP="0065698D">
      <w:pPr>
        <w:pStyle w:val="BodyText"/>
        <w:ind w:right="-7"/>
        <w:rPr>
          <w:i/>
          <w:sz w:val="18"/>
        </w:rPr>
      </w:pPr>
    </w:p>
    <w:p w:rsidR="0065698D" w:rsidRPr="00ED6500" w:rsidRDefault="00F12B0C" w:rsidP="0065698D">
      <w:pPr>
        <w:pStyle w:val="BodyText"/>
        <w:spacing w:after="0" w:line="480" w:lineRule="auto"/>
        <w:ind w:firstLine="567"/>
        <w:jc w:val="right"/>
        <w:rPr>
          <w:i/>
          <w:sz w:val="16"/>
          <w:lang w:val="ru-RU"/>
        </w:rPr>
      </w:pPr>
      <w:r w:rsidRPr="00ED6500">
        <w:rPr>
          <w:i/>
          <w:sz w:val="16"/>
          <w:lang w:val="ru-RU"/>
        </w:rPr>
        <w:t>Приложение №</w:t>
      </w:r>
      <w:r w:rsidR="0065698D" w:rsidRPr="00ED6500">
        <w:rPr>
          <w:i/>
          <w:sz w:val="16"/>
          <w:lang w:val="ru-RU"/>
        </w:rPr>
        <w:t xml:space="preserve"> 7 </w:t>
      </w:r>
    </w:p>
    <w:p w:rsidR="00F12B0C" w:rsidRPr="00ED6500" w:rsidRDefault="00F12B0C" w:rsidP="0065698D">
      <w:pPr>
        <w:pStyle w:val="BodyText"/>
        <w:spacing w:after="0"/>
        <w:ind w:right="-7" w:firstLine="567"/>
        <w:jc w:val="right"/>
        <w:rPr>
          <w:i/>
          <w:sz w:val="16"/>
          <w:lang w:val="ru-RU"/>
        </w:rPr>
      </w:pPr>
      <w:r w:rsidRPr="00ED6500">
        <w:rPr>
          <w:i/>
          <w:sz w:val="16"/>
          <w:lang w:val="ru-RU"/>
        </w:rPr>
        <w:t>к приказу министра финансов РА № 597-А</w:t>
      </w:r>
    </w:p>
    <w:p w:rsidR="0065698D" w:rsidRPr="00ED6500" w:rsidRDefault="00F12B0C" w:rsidP="0065698D">
      <w:pPr>
        <w:pStyle w:val="BodyText"/>
        <w:spacing w:after="0"/>
        <w:ind w:right="-7" w:firstLine="567"/>
        <w:jc w:val="right"/>
        <w:rPr>
          <w:i/>
          <w:sz w:val="18"/>
          <w:szCs w:val="20"/>
          <w:lang w:val="af-ZA" w:eastAsia="ru-RU"/>
        </w:rPr>
      </w:pPr>
      <w:r w:rsidRPr="00ED6500">
        <w:rPr>
          <w:i/>
          <w:sz w:val="16"/>
          <w:lang w:val="ru-RU"/>
        </w:rPr>
        <w:t xml:space="preserve">от 04 ноября 2019 года </w:t>
      </w:r>
      <w:r w:rsidR="0065698D" w:rsidRPr="00ED6500">
        <w:rPr>
          <w:i/>
          <w:sz w:val="16"/>
          <w:lang w:val="ru-RU"/>
        </w:rPr>
        <w:t xml:space="preserve">    </w:t>
      </w:r>
    </w:p>
    <w:p w:rsidR="0065698D" w:rsidRPr="00ED6500" w:rsidRDefault="0065698D" w:rsidP="0065698D">
      <w:pPr>
        <w:pStyle w:val="BodyText"/>
        <w:spacing w:after="0"/>
        <w:ind w:right="-7" w:firstLine="567"/>
        <w:jc w:val="right"/>
        <w:rPr>
          <w:i/>
          <w:sz w:val="18"/>
          <w:szCs w:val="20"/>
          <w:lang w:val="af-ZA" w:eastAsia="ru-RU"/>
        </w:rPr>
      </w:pPr>
      <w:r w:rsidRPr="00ED6500">
        <w:rPr>
          <w:i/>
          <w:sz w:val="18"/>
          <w:szCs w:val="20"/>
          <w:lang w:val="af-ZA" w:eastAsia="ru-RU"/>
        </w:rPr>
        <w:tab/>
      </w:r>
    </w:p>
    <w:p w:rsidR="0065698D" w:rsidRPr="00ED6500" w:rsidRDefault="005E6FE7" w:rsidP="0065698D">
      <w:pPr>
        <w:pStyle w:val="BodyText"/>
        <w:spacing w:after="0"/>
        <w:ind w:right="-7" w:firstLine="567"/>
        <w:jc w:val="right"/>
        <w:rPr>
          <w:i/>
          <w:u w:val="single"/>
          <w:lang w:val="af-ZA" w:eastAsia="ru-RU"/>
        </w:rPr>
      </w:pPr>
      <w:r w:rsidRPr="00ED6500">
        <w:rPr>
          <w:i/>
          <w:u w:val="single"/>
          <w:lang w:val="ru-RU" w:eastAsia="ru-RU"/>
        </w:rPr>
        <w:t>Примерная форма</w:t>
      </w:r>
    </w:p>
    <w:p w:rsidR="0065698D" w:rsidRPr="00ED6500" w:rsidRDefault="0065698D" w:rsidP="0065698D">
      <w:pPr>
        <w:pStyle w:val="BodyTextIndent"/>
        <w:spacing w:line="240" w:lineRule="auto"/>
        <w:jc w:val="center"/>
        <w:rPr>
          <w:rFonts w:ascii="Times New Roman" w:hAnsi="Times New Roman"/>
          <w:i w:val="0"/>
          <w:lang w:val="af-ZA"/>
        </w:rPr>
      </w:pPr>
    </w:p>
    <w:p w:rsidR="0065698D" w:rsidRPr="00ED6500" w:rsidRDefault="005E6FE7" w:rsidP="0065698D">
      <w:pPr>
        <w:pStyle w:val="BodyTextIndent"/>
        <w:spacing w:line="240" w:lineRule="auto"/>
        <w:jc w:val="center"/>
        <w:rPr>
          <w:rFonts w:ascii="Times New Roman" w:hAnsi="Times New Roman"/>
          <w:i w:val="0"/>
          <w:lang w:val="ru-RU"/>
        </w:rPr>
      </w:pPr>
      <w:r w:rsidRPr="00ED6500">
        <w:rPr>
          <w:rFonts w:ascii="Times New Roman" w:hAnsi="Times New Roman"/>
          <w:i w:val="0"/>
          <w:lang w:val="ru-RU"/>
        </w:rPr>
        <w:t>ОБЪЯВЛЕНИЕ</w:t>
      </w:r>
    </w:p>
    <w:p w:rsidR="0065698D" w:rsidRPr="00ED6500" w:rsidRDefault="005E6FE7" w:rsidP="0065698D">
      <w:pPr>
        <w:pStyle w:val="BodyTextIndent"/>
        <w:spacing w:line="240" w:lineRule="auto"/>
        <w:jc w:val="center"/>
        <w:rPr>
          <w:rFonts w:ascii="Times New Roman" w:hAnsi="Times New Roman"/>
          <w:i w:val="0"/>
          <w:lang w:val="af-ZA"/>
        </w:rPr>
      </w:pPr>
      <w:r w:rsidRPr="00ED6500">
        <w:rPr>
          <w:rFonts w:ascii="Times New Roman" w:hAnsi="Times New Roman"/>
          <w:i w:val="0"/>
          <w:lang w:val="ru-RU"/>
        </w:rPr>
        <w:t>ОБ ОТКРЫТОМ КОНКУРСЕ</w:t>
      </w:r>
      <w:r w:rsidR="0065698D" w:rsidRPr="00ED6500">
        <w:rPr>
          <w:rFonts w:ascii="Times New Roman" w:hAnsi="Times New Roman"/>
          <w:i w:val="0"/>
          <w:lang w:val="af-ZA"/>
        </w:rPr>
        <w:t>*</w:t>
      </w:r>
    </w:p>
    <w:p w:rsidR="0065698D" w:rsidRPr="00ED6500" w:rsidRDefault="0065698D" w:rsidP="0065698D">
      <w:pPr>
        <w:pStyle w:val="BodyTextIndent"/>
        <w:spacing w:line="240" w:lineRule="auto"/>
        <w:jc w:val="center"/>
        <w:rPr>
          <w:rFonts w:ascii="Times New Roman" w:hAnsi="Times New Roman"/>
          <w:i w:val="0"/>
          <w:lang w:val="af-ZA"/>
        </w:rPr>
      </w:pPr>
    </w:p>
    <w:p w:rsidR="005E6FE7" w:rsidRPr="00ED6500" w:rsidRDefault="005E6FE7" w:rsidP="0065698D">
      <w:pPr>
        <w:pStyle w:val="BodyTextIndent"/>
        <w:spacing w:line="240" w:lineRule="auto"/>
        <w:jc w:val="center"/>
        <w:rPr>
          <w:rFonts w:ascii="Times New Roman" w:hAnsi="Times New Roman"/>
          <w:i w:val="0"/>
          <w:lang w:val="ru-RU"/>
        </w:rPr>
      </w:pPr>
      <w:r w:rsidRPr="00ED6500">
        <w:rPr>
          <w:rFonts w:ascii="Times New Roman" w:hAnsi="Times New Roman"/>
          <w:i w:val="0"/>
          <w:lang w:val="af-ZA"/>
        </w:rPr>
        <w:t xml:space="preserve">Настоящий текст </w:t>
      </w:r>
      <w:r w:rsidRPr="00ED6500">
        <w:rPr>
          <w:rFonts w:ascii="Times New Roman" w:hAnsi="Times New Roman"/>
          <w:i w:val="0"/>
          <w:lang w:val="ru-RU"/>
        </w:rPr>
        <w:t>объявления</w:t>
      </w:r>
      <w:r w:rsidRPr="00ED6500">
        <w:rPr>
          <w:rFonts w:ascii="Times New Roman" w:hAnsi="Times New Roman"/>
          <w:i w:val="0"/>
          <w:lang w:val="af-ZA"/>
        </w:rPr>
        <w:t xml:space="preserve"> подтвержден</w:t>
      </w:r>
      <w:r w:rsidRPr="00ED6500">
        <w:rPr>
          <w:rFonts w:ascii="Times New Roman" w:hAnsi="Times New Roman"/>
          <w:i w:val="0"/>
          <w:lang w:val="ru-RU"/>
        </w:rPr>
        <w:t xml:space="preserve"> постановлением оценочной комиссии </w:t>
      </w:r>
    </w:p>
    <w:p w:rsidR="005E6FE7" w:rsidRPr="00ED6500" w:rsidRDefault="005E6FE7" w:rsidP="0065698D">
      <w:pPr>
        <w:pStyle w:val="BodyTextIndent"/>
        <w:spacing w:line="240" w:lineRule="auto"/>
        <w:jc w:val="center"/>
        <w:rPr>
          <w:rFonts w:ascii="Times New Roman" w:hAnsi="Times New Roman"/>
          <w:i w:val="0"/>
          <w:lang w:val="ru-RU"/>
        </w:rPr>
      </w:pPr>
      <w:r w:rsidRPr="00ED6500">
        <w:rPr>
          <w:rFonts w:ascii="Times New Roman" w:hAnsi="Times New Roman"/>
          <w:i w:val="0"/>
          <w:lang w:val="ru-RU"/>
        </w:rPr>
        <w:t>20</w:t>
      </w:r>
      <w:r w:rsidR="00CE1F2C" w:rsidRPr="00A62F46">
        <w:rPr>
          <w:rFonts w:ascii="Times New Roman" w:hAnsi="Times New Roman"/>
          <w:i w:val="0"/>
          <w:lang w:val="ru-RU"/>
        </w:rPr>
        <w:t xml:space="preserve">19 </w:t>
      </w:r>
      <w:r w:rsidR="00CE1F2C">
        <w:rPr>
          <w:rFonts w:ascii="Times New Roman" w:hAnsi="Times New Roman"/>
          <w:i w:val="0"/>
          <w:lang w:val="ru-RU"/>
        </w:rPr>
        <w:t>года</w:t>
      </w:r>
      <w:r w:rsidR="00CE1F2C" w:rsidRPr="00A62F46">
        <w:rPr>
          <w:rFonts w:ascii="Times New Roman" w:hAnsi="Times New Roman"/>
          <w:i w:val="0"/>
          <w:lang w:val="ru-RU"/>
        </w:rPr>
        <w:t xml:space="preserve"> </w:t>
      </w:r>
      <w:r w:rsidR="00CE1F2C">
        <w:rPr>
          <w:rFonts w:ascii="Times New Roman" w:hAnsi="Times New Roman"/>
          <w:i w:val="0"/>
          <w:lang w:val="ru-RU"/>
        </w:rPr>
        <w:t>Декабрь</w:t>
      </w:r>
      <w:r w:rsidRPr="00ED6500">
        <w:rPr>
          <w:rFonts w:ascii="Times New Roman" w:hAnsi="Times New Roman"/>
          <w:i w:val="0"/>
          <w:lang w:val="ru-RU"/>
        </w:rPr>
        <w:t xml:space="preserve"> </w:t>
      </w:r>
      <w:r w:rsidR="00CE1F2C">
        <w:rPr>
          <w:rFonts w:ascii="Times New Roman" w:hAnsi="Times New Roman"/>
          <w:i w:val="0"/>
          <w:lang w:val="ru-RU"/>
        </w:rPr>
        <w:t>30</w:t>
      </w:r>
    </w:p>
    <w:p w:rsidR="0065698D" w:rsidRPr="00ED6500" w:rsidRDefault="0065698D" w:rsidP="0065698D">
      <w:pPr>
        <w:pStyle w:val="BodyTextIndent"/>
        <w:spacing w:line="240" w:lineRule="auto"/>
        <w:jc w:val="center"/>
        <w:rPr>
          <w:rFonts w:ascii="Times New Roman" w:hAnsi="Times New Roman"/>
          <w:i w:val="0"/>
          <w:lang w:val="af-ZA"/>
        </w:rPr>
      </w:pPr>
    </w:p>
    <w:p w:rsidR="0065698D" w:rsidRPr="00ED6500" w:rsidRDefault="005E6FE7" w:rsidP="0065698D">
      <w:pPr>
        <w:pStyle w:val="BodyTextIndent"/>
        <w:spacing w:line="240" w:lineRule="auto"/>
        <w:jc w:val="center"/>
        <w:rPr>
          <w:rFonts w:ascii="Times New Roman" w:hAnsi="Times New Roman"/>
          <w:i w:val="0"/>
          <w:lang w:val="af-ZA"/>
        </w:rPr>
      </w:pPr>
      <w:r w:rsidRPr="00ED6500">
        <w:rPr>
          <w:rFonts w:ascii="Times New Roman" w:hAnsi="Times New Roman"/>
          <w:i w:val="0"/>
          <w:lang w:val="ru-RU"/>
        </w:rPr>
        <w:t>Код процедуры</w:t>
      </w:r>
      <w:r w:rsidR="0098562B" w:rsidRPr="00ED6500">
        <w:rPr>
          <w:rFonts w:ascii="Times New Roman" w:hAnsi="Times New Roman"/>
          <w:i w:val="0"/>
          <w:lang w:val="ru-RU"/>
        </w:rPr>
        <w:t>:</w:t>
      </w:r>
      <w:r w:rsidR="0065698D" w:rsidRPr="00ED6500">
        <w:rPr>
          <w:rFonts w:ascii="Times New Roman" w:hAnsi="Times New Roman"/>
          <w:i w:val="0"/>
          <w:lang w:val="af-ZA"/>
        </w:rPr>
        <w:t xml:space="preserve">  </w:t>
      </w:r>
      <w:r w:rsidR="00340F46">
        <w:rPr>
          <w:rFonts w:ascii="GHEA Grapalat" w:hAnsi="GHEA Grapalat"/>
          <w:i w:val="0"/>
          <w:lang w:val="hy-AM"/>
        </w:rPr>
        <w:t>Հ2ՀԿ</w:t>
      </w:r>
      <w:r w:rsidR="00340F46">
        <w:rPr>
          <w:rFonts w:ascii="GHEA Grapalat" w:hAnsi="GHEA Grapalat"/>
          <w:i w:val="0"/>
          <w:lang w:val="af-ZA"/>
        </w:rPr>
        <w:t>-</w:t>
      </w:r>
      <w:r w:rsidR="00340F46" w:rsidRPr="00595447">
        <w:rPr>
          <w:rFonts w:ascii="GHEA Grapalat" w:hAnsi="GHEA Grapalat"/>
          <w:i w:val="0"/>
          <w:lang w:val="hy-AM"/>
        </w:rPr>
        <w:t>ԳՀ</w:t>
      </w:r>
      <w:r w:rsidR="00340F46" w:rsidRPr="00595447">
        <w:rPr>
          <w:rFonts w:ascii="GHEA Grapalat" w:hAnsi="GHEA Grapalat"/>
          <w:i w:val="0"/>
          <w:lang w:val="af-ZA"/>
        </w:rPr>
        <w:t>ԱՊՁԲ</w:t>
      </w:r>
      <w:r w:rsidR="00340F46">
        <w:rPr>
          <w:rFonts w:ascii="GHEA Grapalat" w:hAnsi="GHEA Grapalat"/>
          <w:i w:val="0"/>
          <w:lang w:val="af-ZA"/>
        </w:rPr>
        <w:t>-20</w:t>
      </w:r>
      <w:r w:rsidR="00340F46">
        <w:rPr>
          <w:rFonts w:ascii="GHEA Grapalat" w:hAnsi="GHEA Grapalat"/>
          <w:i w:val="0"/>
          <w:lang w:val="hy-AM"/>
        </w:rPr>
        <w:t>20</w:t>
      </w:r>
      <w:r w:rsidR="00340F46">
        <w:rPr>
          <w:rFonts w:ascii="GHEA Grapalat" w:hAnsi="GHEA Grapalat"/>
          <w:i w:val="0"/>
          <w:lang w:val="af-ZA"/>
        </w:rPr>
        <w:t>/01</w:t>
      </w:r>
    </w:p>
    <w:p w:rsidR="0065698D" w:rsidRPr="00ED6500" w:rsidRDefault="0065698D" w:rsidP="0065698D">
      <w:pPr>
        <w:pStyle w:val="BodyTextIndent"/>
        <w:spacing w:line="240" w:lineRule="auto"/>
        <w:rPr>
          <w:rFonts w:ascii="Times New Roman" w:hAnsi="Times New Roman"/>
          <w:i w:val="0"/>
          <w:lang w:val="af-ZA"/>
        </w:rPr>
      </w:pPr>
    </w:p>
    <w:p w:rsidR="00340F46" w:rsidRDefault="003A1575" w:rsidP="00A62F46">
      <w:pPr>
        <w:pStyle w:val="BodyTextIndent"/>
        <w:spacing w:line="240" w:lineRule="auto"/>
        <w:ind w:firstLine="708"/>
        <w:jc w:val="left"/>
        <w:rPr>
          <w:rFonts w:ascii="Times New Roman" w:hAnsi="Times New Roman"/>
          <w:i w:val="0"/>
          <w:lang w:val="af-ZA"/>
        </w:rPr>
      </w:pPr>
      <w:r w:rsidRPr="00ED6500">
        <w:rPr>
          <w:rFonts w:ascii="Times New Roman" w:hAnsi="Times New Roman"/>
          <w:i w:val="0"/>
          <w:lang w:val="af-ZA"/>
        </w:rPr>
        <w:t>Заказчик</w:t>
      </w:r>
      <w:r w:rsidR="0065698D" w:rsidRPr="00ED6500">
        <w:rPr>
          <w:rFonts w:ascii="Times New Roman" w:hAnsi="Times New Roman"/>
          <w:i w:val="0"/>
          <w:lang w:val="af-ZA"/>
        </w:rPr>
        <w:t xml:space="preserve"> </w:t>
      </w:r>
      <w:r w:rsidR="00A62F46" w:rsidRPr="00A62F46">
        <w:rPr>
          <w:rFonts w:ascii="Times New Roman" w:hAnsi="Times New Roman"/>
          <w:i w:val="0"/>
          <w:lang w:val="af-ZA"/>
        </w:rPr>
        <w:t>Республиканский образовательный комплекс № 2</w:t>
      </w:r>
      <w:r w:rsidR="0065698D" w:rsidRPr="00ED6500">
        <w:rPr>
          <w:rFonts w:ascii="Times New Roman" w:hAnsi="Times New Roman"/>
          <w:i w:val="0"/>
          <w:lang w:val="af-ZA"/>
        </w:rPr>
        <w:t xml:space="preserve">, </w:t>
      </w:r>
      <w:r w:rsidRPr="00ED6500">
        <w:rPr>
          <w:rFonts w:ascii="Times New Roman" w:hAnsi="Times New Roman"/>
          <w:i w:val="0"/>
          <w:lang w:val="ru-RU"/>
        </w:rPr>
        <w:t>который находится по адресу</w:t>
      </w:r>
      <w:r w:rsidR="00A62F46">
        <w:rPr>
          <w:rFonts w:ascii="Times New Roman" w:hAnsi="Times New Roman"/>
          <w:i w:val="0"/>
          <w:lang w:val="hy-AM"/>
        </w:rPr>
        <w:t xml:space="preserve"> 113 </w:t>
      </w:r>
      <w:r w:rsidR="00A62F46">
        <w:rPr>
          <w:rFonts w:ascii="Times New Roman" w:hAnsi="Times New Roman"/>
          <w:i w:val="0"/>
          <w:lang w:val="ru-RU"/>
        </w:rPr>
        <w:t>Раффи,Ереван</w:t>
      </w:r>
      <w:r w:rsidR="0065698D" w:rsidRPr="00ED6500">
        <w:rPr>
          <w:rFonts w:ascii="Times New Roman" w:hAnsi="Times New Roman"/>
          <w:i w:val="0"/>
          <w:lang w:val="af-ZA"/>
        </w:rPr>
        <w:t xml:space="preserve"> </w:t>
      </w:r>
      <w:r w:rsidRPr="00ED6500">
        <w:rPr>
          <w:rFonts w:ascii="Times New Roman" w:hAnsi="Times New Roman"/>
          <w:i w:val="0"/>
          <w:lang w:val="af-ZA"/>
        </w:rPr>
        <w:t>обьявляет открытый конкурс, который осуществляется одним этапом.</w:t>
      </w:r>
      <w:r w:rsidR="0065698D" w:rsidRPr="00ED6500">
        <w:rPr>
          <w:rFonts w:ascii="Times New Roman" w:hAnsi="Times New Roman"/>
          <w:i w:val="0"/>
          <w:lang w:val="af-ZA"/>
        </w:rPr>
        <w:tab/>
      </w:r>
      <w:bookmarkStart w:id="0" w:name="_Hlk23167417"/>
    </w:p>
    <w:p w:rsidR="003A1575" w:rsidRPr="00ED6500" w:rsidRDefault="003A1575" w:rsidP="00A62F46">
      <w:pPr>
        <w:pStyle w:val="BodyTextIndent"/>
        <w:spacing w:line="240" w:lineRule="auto"/>
        <w:ind w:firstLine="708"/>
        <w:jc w:val="left"/>
        <w:rPr>
          <w:rFonts w:ascii="Times New Roman" w:hAnsi="Times New Roman"/>
          <w:i w:val="0"/>
          <w:lang w:val="af-ZA"/>
        </w:rPr>
      </w:pPr>
      <w:r w:rsidRPr="00ED6500">
        <w:rPr>
          <w:rFonts w:ascii="Times New Roman" w:hAnsi="Times New Roman"/>
          <w:i w:val="0"/>
          <w:lang w:val="af-ZA"/>
        </w:rPr>
        <w:t>Участнику, выбранному в результате настоящей процедуры</w:t>
      </w:r>
      <w:bookmarkEnd w:id="0"/>
      <w:r w:rsidRPr="00ED6500">
        <w:rPr>
          <w:rFonts w:ascii="Times New Roman" w:hAnsi="Times New Roman"/>
          <w:i w:val="0"/>
          <w:lang w:val="af-ZA"/>
        </w:rPr>
        <w:t>, в установленном порядке будет предложено заключить</w:t>
      </w:r>
      <w:r w:rsidRPr="00ED6500">
        <w:rPr>
          <w:rFonts w:ascii="Times New Roman" w:hAnsi="Times New Roman"/>
          <w:i w:val="0"/>
          <w:lang w:val="ru-RU"/>
        </w:rPr>
        <w:t xml:space="preserve"> договор о поставке (далее договор) </w:t>
      </w:r>
      <w:r w:rsidRPr="00ED6500">
        <w:rPr>
          <w:rFonts w:ascii="Times New Roman" w:hAnsi="Times New Roman"/>
          <w:i w:val="0"/>
          <w:lang w:val="af-ZA"/>
        </w:rPr>
        <w:t xml:space="preserve"> </w:t>
      </w:r>
      <w:r w:rsidR="00A62F46" w:rsidRPr="00A62F46">
        <w:rPr>
          <w:rFonts w:ascii="Times New Roman" w:hAnsi="Times New Roman"/>
          <w:i w:val="0"/>
          <w:lang w:val="af-ZA"/>
        </w:rPr>
        <w:t>пищевой продукт</w:t>
      </w:r>
      <w:r w:rsidRPr="00ED6500">
        <w:rPr>
          <w:rFonts w:ascii="Times New Roman" w:hAnsi="Times New Roman"/>
          <w:i w:val="0"/>
          <w:lang w:val="ru-RU"/>
        </w:rPr>
        <w:t>.</w:t>
      </w:r>
      <w:r w:rsidR="0065698D" w:rsidRPr="00ED6500">
        <w:rPr>
          <w:rFonts w:ascii="Times New Roman" w:hAnsi="Times New Roman"/>
          <w:i w:val="0"/>
          <w:lang w:val="af-ZA"/>
        </w:rPr>
        <w:t xml:space="preserve">    </w:t>
      </w:r>
    </w:p>
    <w:p w:rsidR="003A1575" w:rsidRPr="00ED6500" w:rsidRDefault="003A1575" w:rsidP="0065698D">
      <w:pPr>
        <w:pStyle w:val="BodyTextIndent"/>
        <w:spacing w:line="240" w:lineRule="auto"/>
        <w:ind w:firstLine="0"/>
        <w:rPr>
          <w:rFonts w:ascii="Times New Roman" w:hAnsi="Times New Roman"/>
          <w:i w:val="0"/>
          <w:lang w:val="ru-RU"/>
        </w:rPr>
      </w:pPr>
      <w:r w:rsidRPr="00ED6500">
        <w:rPr>
          <w:rFonts w:ascii="Times New Roman" w:hAnsi="Times New Roman"/>
          <w:i w:val="0"/>
          <w:lang w:val="ru-RU"/>
        </w:rPr>
        <w:t xml:space="preserve"> </w:t>
      </w:r>
      <w:r w:rsidR="00340F46" w:rsidRPr="00340F46">
        <w:rPr>
          <w:rFonts w:ascii="Times New Roman" w:hAnsi="Times New Roman"/>
          <w:i w:val="0"/>
          <w:lang w:val="ru-RU"/>
        </w:rPr>
        <w:tab/>
      </w:r>
      <w:r w:rsidRPr="00ED6500">
        <w:rPr>
          <w:rFonts w:ascii="Times New Roman" w:hAnsi="Times New Roman"/>
          <w:i w:val="0"/>
          <w:lang w:val="af-ZA"/>
        </w:rPr>
        <w:t xml:space="preserve">Согласно 7-й статье Закона РА «О закупках», любое лицо, вне зависимости от </w:t>
      </w:r>
      <w:r w:rsidR="00B7077F">
        <w:rPr>
          <w:rFonts w:ascii="Times New Roman" w:hAnsi="Times New Roman"/>
          <w:i w:val="0"/>
          <w:lang w:val="ru-RU"/>
        </w:rPr>
        <w:t>того, является ли он</w:t>
      </w:r>
      <w:r w:rsidRPr="00ED6500">
        <w:rPr>
          <w:rFonts w:ascii="Times New Roman" w:hAnsi="Times New Roman"/>
          <w:i w:val="0"/>
          <w:lang w:val="ru-RU"/>
        </w:rPr>
        <w:t xml:space="preserve"> иностранным физическим лицом, организацией или лицом без гражданства, имеет равное право на участие в настоящей процедуре.</w:t>
      </w:r>
    </w:p>
    <w:p w:rsidR="003A1575" w:rsidRPr="00ED6500" w:rsidRDefault="003A1575" w:rsidP="0065698D">
      <w:pPr>
        <w:pStyle w:val="BodyTextIndent"/>
        <w:spacing w:line="240" w:lineRule="auto"/>
        <w:ind w:firstLine="0"/>
        <w:rPr>
          <w:rFonts w:ascii="Times New Roman" w:hAnsi="Times New Roman"/>
          <w:i w:val="0"/>
          <w:lang w:val="ru-RU"/>
        </w:rPr>
      </w:pPr>
      <w:r w:rsidRPr="00ED6500">
        <w:rPr>
          <w:rFonts w:ascii="Times New Roman" w:hAnsi="Times New Roman"/>
          <w:i w:val="0"/>
          <w:lang w:val="ru-RU"/>
        </w:rPr>
        <w:t>Условия, предъявляемые к лицам, не имеющим права на участие в настоящей процедуре, а также к участникам, устанавливаются приглашением к настоящей процедуре.</w:t>
      </w:r>
    </w:p>
    <w:p w:rsidR="003A1575" w:rsidRPr="00ED6500" w:rsidRDefault="003A1575" w:rsidP="0065698D">
      <w:pPr>
        <w:pStyle w:val="BodyTextIndent"/>
        <w:spacing w:line="240" w:lineRule="auto"/>
        <w:ind w:firstLine="0"/>
        <w:rPr>
          <w:rFonts w:ascii="Times New Roman" w:hAnsi="Times New Roman"/>
          <w:i w:val="0"/>
          <w:lang w:val="ru-RU"/>
        </w:rPr>
      </w:pPr>
    </w:p>
    <w:p w:rsidR="003A1575" w:rsidRPr="00ED6500" w:rsidRDefault="003A1575" w:rsidP="0065698D">
      <w:pPr>
        <w:pStyle w:val="BodyTextIndent"/>
        <w:spacing w:line="240" w:lineRule="auto"/>
        <w:ind w:firstLine="0"/>
        <w:rPr>
          <w:rFonts w:ascii="Times New Roman" w:hAnsi="Times New Roman"/>
          <w:i w:val="0"/>
          <w:lang w:val="ru-RU"/>
        </w:rPr>
      </w:pPr>
      <w:r w:rsidRPr="00ED6500">
        <w:rPr>
          <w:rFonts w:ascii="Times New Roman" w:hAnsi="Times New Roman"/>
          <w:i w:val="0"/>
          <w:lang w:val="ru-RU"/>
        </w:rPr>
        <w:t>Отобранный участник определяется из числа участников, представивших заявки, о</w:t>
      </w:r>
      <w:r w:rsidR="004F3048">
        <w:rPr>
          <w:rFonts w:ascii="Times New Roman" w:hAnsi="Times New Roman"/>
          <w:i w:val="0"/>
          <w:lang w:val="ru-RU"/>
        </w:rPr>
        <w:t>цененные как удовлетворительн</w:t>
      </w:r>
      <w:r w:rsidR="004F3048" w:rsidRPr="004F3048">
        <w:rPr>
          <w:rFonts w:ascii="Times New Roman" w:hAnsi="Times New Roman"/>
          <w:i w:val="0"/>
          <w:lang w:val="ru-RU"/>
        </w:rPr>
        <w:t>ые</w:t>
      </w:r>
      <w:r w:rsidRPr="00ED6500">
        <w:rPr>
          <w:rFonts w:ascii="Times New Roman" w:hAnsi="Times New Roman"/>
          <w:i w:val="0"/>
          <w:lang w:val="ru-RU"/>
        </w:rPr>
        <w:t xml:space="preserve"> по неценовым условиям, по принципу предпочтения участника, представившего минимальное ценовое предложение.</w:t>
      </w:r>
    </w:p>
    <w:p w:rsidR="0065698D" w:rsidRPr="00ED6500" w:rsidRDefault="003A1575" w:rsidP="003A1575">
      <w:pPr>
        <w:pStyle w:val="BodyTextIndent"/>
        <w:spacing w:line="240" w:lineRule="auto"/>
        <w:ind w:firstLine="0"/>
        <w:rPr>
          <w:rFonts w:ascii="Times New Roman" w:hAnsi="Times New Roman"/>
          <w:i w:val="0"/>
          <w:lang w:val="ru-RU"/>
        </w:rPr>
      </w:pPr>
      <w:r w:rsidRPr="00ED6500">
        <w:rPr>
          <w:rFonts w:ascii="Times New Roman" w:hAnsi="Times New Roman"/>
          <w:i w:val="0"/>
          <w:lang w:val="ru-RU"/>
        </w:rPr>
        <w:t>По отношению к настоящей процедуре применяются положения соглашения о государственных закупках Всемирной торговой организации</w:t>
      </w:r>
      <w:r w:rsidR="0065698D" w:rsidRPr="00ED6500">
        <w:rPr>
          <w:rStyle w:val="FootnoteReference"/>
          <w:rFonts w:ascii="Times New Roman" w:hAnsi="Times New Roman"/>
          <w:i w:val="0"/>
          <w:lang w:val="af-ZA"/>
        </w:rPr>
        <w:footnoteReference w:id="1"/>
      </w:r>
      <w:r w:rsidRPr="00ED6500">
        <w:rPr>
          <w:rFonts w:ascii="Times New Roman" w:hAnsi="Times New Roman"/>
          <w:i w:val="0"/>
          <w:lang w:val="ru-RU"/>
        </w:rPr>
        <w:t>.</w:t>
      </w:r>
    </w:p>
    <w:p w:rsidR="00BC2EC4" w:rsidRPr="00ED6500" w:rsidRDefault="003A1575" w:rsidP="00BC2EC4">
      <w:pPr>
        <w:pStyle w:val="BodyTextIndent"/>
        <w:spacing w:line="240" w:lineRule="auto"/>
        <w:ind w:firstLine="0"/>
        <w:rPr>
          <w:rFonts w:ascii="Times New Roman" w:hAnsi="Times New Roman"/>
          <w:i w:val="0"/>
          <w:lang w:val="ru-RU"/>
        </w:rPr>
      </w:pPr>
      <w:r w:rsidRPr="00ED6500">
        <w:rPr>
          <w:rFonts w:ascii="Times New Roman" w:hAnsi="Times New Roman"/>
          <w:i w:val="0"/>
          <w:lang w:val="ru-RU"/>
        </w:rPr>
        <w:t xml:space="preserve">Для получения приглашения на процедуру в письменном виде необходимо обратиться к заказчику до </w:t>
      </w:r>
      <w:r w:rsidR="00A62F46">
        <w:rPr>
          <w:rFonts w:ascii="Times New Roman" w:hAnsi="Times New Roman"/>
          <w:i w:val="0"/>
          <w:lang w:val="hy-AM"/>
        </w:rPr>
        <w:t>9-15</w:t>
      </w:r>
      <w:r w:rsidRPr="00ED6500">
        <w:rPr>
          <w:rFonts w:ascii="Times New Roman" w:hAnsi="Times New Roman"/>
          <w:i w:val="0"/>
          <w:lang w:val="ru-RU"/>
        </w:rPr>
        <w:t xml:space="preserve"> часов </w:t>
      </w:r>
      <w:r w:rsidR="00A62F46">
        <w:rPr>
          <w:rFonts w:ascii="Times New Roman" w:hAnsi="Times New Roman"/>
          <w:i w:val="0"/>
          <w:lang w:val="hy-AM"/>
        </w:rPr>
        <w:t>7</w:t>
      </w:r>
      <w:r w:rsidRPr="00ED6500">
        <w:rPr>
          <w:rFonts w:ascii="Times New Roman" w:hAnsi="Times New Roman"/>
          <w:i w:val="0"/>
          <w:lang w:val="ru-RU"/>
        </w:rPr>
        <w:t xml:space="preserve">-го дня, рассчитанного со дня опубликования настоящего объявления. </w:t>
      </w:r>
      <w:r w:rsidR="00BC2EC4" w:rsidRPr="00ED6500">
        <w:rPr>
          <w:rFonts w:ascii="Times New Roman" w:hAnsi="Times New Roman"/>
          <w:i w:val="0"/>
          <w:lang w:val="ru-RU"/>
        </w:rPr>
        <w:t>В случае требования о представлении приглашения в электронном виде заказчик бесплатно обеспечивает предоставление приглашения в электронном виде в течение рабочего дня, следующего за днем получения заявления.</w:t>
      </w:r>
    </w:p>
    <w:p w:rsidR="00BC2EC4" w:rsidRPr="00ED6500" w:rsidRDefault="00BC2EC4" w:rsidP="00BC2EC4">
      <w:pPr>
        <w:pStyle w:val="BodyTextIndent"/>
        <w:spacing w:line="240" w:lineRule="auto"/>
        <w:ind w:firstLine="0"/>
        <w:rPr>
          <w:rFonts w:ascii="Times New Roman" w:hAnsi="Times New Roman"/>
          <w:i w:val="0"/>
          <w:lang w:val="ru-RU"/>
        </w:rPr>
      </w:pPr>
      <w:r w:rsidRPr="00ED6500">
        <w:rPr>
          <w:rFonts w:ascii="Times New Roman" w:hAnsi="Times New Roman"/>
          <w:i w:val="0"/>
          <w:lang w:val="ru-RU"/>
        </w:rPr>
        <w:t xml:space="preserve">Неполучение приглашения не ограничивает право участника на участие в настоящей процедуре. </w:t>
      </w:r>
    </w:p>
    <w:p w:rsidR="00BC2EC4" w:rsidRPr="00A62F46" w:rsidRDefault="00BC2EC4" w:rsidP="00BC2EC4">
      <w:pPr>
        <w:pStyle w:val="BodyTextIndent"/>
        <w:spacing w:line="240" w:lineRule="auto"/>
        <w:ind w:firstLine="0"/>
        <w:rPr>
          <w:rFonts w:ascii="Times New Roman" w:hAnsi="Times New Roman"/>
          <w:i w:val="0"/>
          <w:lang w:val="ru-RU"/>
        </w:rPr>
      </w:pPr>
      <w:r w:rsidRPr="00ED6500">
        <w:rPr>
          <w:rFonts w:ascii="Times New Roman" w:hAnsi="Times New Roman"/>
          <w:i w:val="0"/>
          <w:lang w:val="ru-RU"/>
        </w:rPr>
        <w:t>Заявки на участие в настояще</w:t>
      </w:r>
      <w:r w:rsidR="00436170" w:rsidRPr="00ED6500">
        <w:rPr>
          <w:rFonts w:ascii="Times New Roman" w:hAnsi="Times New Roman"/>
          <w:i w:val="0"/>
          <w:lang w:val="ru-RU"/>
        </w:rPr>
        <w:t xml:space="preserve">й процедуре необходимо предъявить по адресу </w:t>
      </w:r>
      <w:r w:rsidR="00A62F46">
        <w:rPr>
          <w:rFonts w:ascii="Times New Roman" w:hAnsi="Times New Roman"/>
          <w:i w:val="0"/>
          <w:lang w:val="hy-AM"/>
        </w:rPr>
        <w:t xml:space="preserve">113 </w:t>
      </w:r>
      <w:r w:rsidR="00A62F46">
        <w:rPr>
          <w:rFonts w:ascii="Times New Roman" w:hAnsi="Times New Roman"/>
          <w:i w:val="0"/>
          <w:lang w:val="ru-RU"/>
        </w:rPr>
        <w:t>Раффи,Ереван</w:t>
      </w:r>
    </w:p>
    <w:p w:rsidR="0065698D" w:rsidRPr="00ED6500" w:rsidRDefault="00436170" w:rsidP="007E18FB">
      <w:pPr>
        <w:pStyle w:val="BodyTextIndent"/>
        <w:spacing w:line="240" w:lineRule="auto"/>
        <w:ind w:firstLine="0"/>
        <w:rPr>
          <w:rFonts w:ascii="Times New Roman" w:hAnsi="Times New Roman"/>
          <w:i w:val="0"/>
          <w:lang w:val="ru-RU"/>
        </w:rPr>
      </w:pPr>
      <w:r w:rsidRPr="00ED6500">
        <w:rPr>
          <w:rFonts w:ascii="Times New Roman" w:hAnsi="Times New Roman"/>
          <w:i w:val="0"/>
          <w:lang w:val="ru-RU"/>
        </w:rPr>
        <w:t>в документальном вид</w:t>
      </w:r>
      <w:r w:rsidR="00955DFD" w:rsidRPr="00955DFD">
        <w:rPr>
          <w:rFonts w:ascii="Times New Roman" w:hAnsi="Times New Roman"/>
          <w:i w:val="0"/>
          <w:lang w:val="ru-RU"/>
        </w:rPr>
        <w:t>е</w:t>
      </w:r>
      <w:r w:rsidRPr="00ED6500">
        <w:rPr>
          <w:rFonts w:ascii="Times New Roman" w:hAnsi="Times New Roman"/>
          <w:i w:val="0"/>
          <w:lang w:val="ru-RU"/>
        </w:rPr>
        <w:t xml:space="preserve"> до </w:t>
      </w:r>
      <w:r w:rsidR="00A62F46">
        <w:rPr>
          <w:rFonts w:ascii="Times New Roman" w:hAnsi="Times New Roman"/>
          <w:i w:val="0"/>
          <w:lang w:val="ru-RU"/>
        </w:rPr>
        <w:t>9-15</w:t>
      </w:r>
      <w:r w:rsidRPr="00ED6500">
        <w:rPr>
          <w:rFonts w:ascii="Times New Roman" w:hAnsi="Times New Roman"/>
          <w:i w:val="0"/>
          <w:lang w:val="ru-RU"/>
        </w:rPr>
        <w:t xml:space="preserve"> часа</w:t>
      </w:r>
      <w:r w:rsidR="00A62F46">
        <w:rPr>
          <w:rFonts w:ascii="Times New Roman" w:hAnsi="Times New Roman"/>
          <w:i w:val="0"/>
          <w:lang w:val="ru-RU"/>
        </w:rPr>
        <w:t xml:space="preserve"> 7</w:t>
      </w:r>
      <w:r w:rsidR="007E18FB" w:rsidRPr="00ED6500">
        <w:rPr>
          <w:rFonts w:ascii="Times New Roman" w:hAnsi="Times New Roman"/>
          <w:i w:val="0"/>
          <w:lang w:val="ru-RU"/>
        </w:rPr>
        <w:t xml:space="preserve">-го </w:t>
      </w:r>
      <w:r w:rsidRPr="00ED6500">
        <w:rPr>
          <w:rFonts w:ascii="Times New Roman" w:hAnsi="Times New Roman"/>
          <w:i w:val="0"/>
          <w:lang w:val="ru-RU"/>
        </w:rPr>
        <w:t xml:space="preserve"> дня </w:t>
      </w:r>
      <w:r w:rsidR="0065698D" w:rsidRPr="00ED6500">
        <w:rPr>
          <w:rFonts w:ascii="Times New Roman" w:hAnsi="Times New Roman"/>
          <w:i w:val="0"/>
          <w:lang w:val="af-ZA"/>
        </w:rPr>
        <w:t xml:space="preserve"> </w:t>
      </w:r>
      <w:r w:rsidR="007E18FB" w:rsidRPr="00ED6500">
        <w:rPr>
          <w:rFonts w:ascii="Times New Roman" w:hAnsi="Times New Roman"/>
          <w:i w:val="0"/>
          <w:lang w:val="ru-RU"/>
        </w:rPr>
        <w:t xml:space="preserve">со дня опубликования настоящего объявления. </w:t>
      </w:r>
    </w:p>
    <w:p w:rsidR="00E01ED2" w:rsidRPr="00ED6500" w:rsidRDefault="00E01ED2" w:rsidP="0065698D">
      <w:pPr>
        <w:pStyle w:val="BodyTextIndent"/>
        <w:spacing w:line="240" w:lineRule="auto"/>
        <w:ind w:firstLine="708"/>
        <w:rPr>
          <w:rFonts w:ascii="Times New Roman" w:hAnsi="Times New Roman"/>
          <w:i w:val="0"/>
          <w:lang w:val="ru-RU"/>
        </w:rPr>
      </w:pPr>
      <w:r w:rsidRPr="00ED6500">
        <w:rPr>
          <w:rFonts w:ascii="Times New Roman" w:hAnsi="Times New Roman"/>
          <w:i w:val="0"/>
          <w:lang w:val="af-ZA"/>
        </w:rPr>
        <w:t>З</w:t>
      </w:r>
      <w:r w:rsidRPr="00ED6500">
        <w:rPr>
          <w:rFonts w:ascii="Times New Roman" w:hAnsi="Times New Roman"/>
          <w:i w:val="0"/>
          <w:lang w:val="ru-RU"/>
        </w:rPr>
        <w:t>аявки, помимо армянского, могут быть поданы также на английском или русском языке.</w:t>
      </w:r>
    </w:p>
    <w:p w:rsidR="00E01ED2" w:rsidRPr="00ED6500" w:rsidRDefault="00E01ED2" w:rsidP="0065698D">
      <w:pPr>
        <w:pStyle w:val="BodyTextIndent"/>
        <w:spacing w:line="240" w:lineRule="auto"/>
        <w:ind w:firstLine="708"/>
        <w:rPr>
          <w:rFonts w:ascii="Times New Roman" w:hAnsi="Times New Roman"/>
          <w:i w:val="0"/>
          <w:lang w:val="ru-RU"/>
        </w:rPr>
      </w:pPr>
      <w:r w:rsidRPr="00ED6500">
        <w:rPr>
          <w:rFonts w:ascii="Times New Roman" w:hAnsi="Times New Roman"/>
          <w:i w:val="0"/>
          <w:lang w:val="ru-RU"/>
        </w:rPr>
        <w:t xml:space="preserve">Открытие заявок состоится по адресу </w:t>
      </w:r>
      <w:r w:rsidR="00A62F46">
        <w:rPr>
          <w:rFonts w:ascii="Times New Roman" w:hAnsi="Times New Roman"/>
          <w:i w:val="0"/>
          <w:lang w:val="ru-RU"/>
        </w:rPr>
        <w:t>113 Раффи</w:t>
      </w:r>
      <w:r w:rsidRPr="00ED6500">
        <w:rPr>
          <w:rFonts w:ascii="Times New Roman" w:hAnsi="Times New Roman"/>
          <w:i w:val="0"/>
          <w:lang w:val="ru-RU"/>
        </w:rPr>
        <w:t>, в «</w:t>
      </w:r>
      <w:r w:rsidR="00A62F46">
        <w:rPr>
          <w:rFonts w:ascii="Times New Roman" w:hAnsi="Times New Roman"/>
          <w:i w:val="0"/>
          <w:lang w:val="ru-RU"/>
        </w:rPr>
        <w:t>2020</w:t>
      </w:r>
      <w:r w:rsidRPr="00ED6500">
        <w:rPr>
          <w:rFonts w:ascii="Times New Roman" w:hAnsi="Times New Roman"/>
          <w:i w:val="0"/>
          <w:lang w:val="ru-RU"/>
        </w:rPr>
        <w:t>», «</w:t>
      </w:r>
      <w:r w:rsidR="00A62F46">
        <w:rPr>
          <w:rFonts w:ascii="Times New Roman" w:hAnsi="Times New Roman"/>
          <w:i w:val="0"/>
          <w:lang w:val="ru-RU"/>
        </w:rPr>
        <w:t>Я</w:t>
      </w:r>
      <w:r w:rsidR="00A62F46" w:rsidRPr="00A62F46">
        <w:rPr>
          <w:rFonts w:ascii="Times New Roman" w:hAnsi="Times New Roman"/>
          <w:i w:val="0"/>
          <w:lang w:val="ru-RU"/>
        </w:rPr>
        <w:t>нварь</w:t>
      </w:r>
      <w:r w:rsidRPr="00ED6500">
        <w:rPr>
          <w:rFonts w:ascii="Times New Roman" w:hAnsi="Times New Roman"/>
          <w:i w:val="0"/>
          <w:lang w:val="ru-RU"/>
        </w:rPr>
        <w:t>», «</w:t>
      </w:r>
      <w:r w:rsidR="00A62F46">
        <w:rPr>
          <w:rFonts w:ascii="Times New Roman" w:hAnsi="Times New Roman"/>
          <w:i w:val="0"/>
          <w:lang w:val="ru-RU"/>
        </w:rPr>
        <w:t>1</w:t>
      </w:r>
      <w:r w:rsidR="004C378D" w:rsidRPr="004C378D">
        <w:rPr>
          <w:rFonts w:ascii="Times New Roman" w:hAnsi="Times New Roman"/>
          <w:i w:val="0"/>
          <w:lang w:val="ru-RU"/>
        </w:rPr>
        <w:t>6</w:t>
      </w:r>
      <w:bookmarkStart w:id="2" w:name="_GoBack"/>
      <w:bookmarkEnd w:id="2"/>
      <w:r w:rsidRPr="00ED6500">
        <w:rPr>
          <w:rFonts w:ascii="Times New Roman" w:hAnsi="Times New Roman"/>
          <w:i w:val="0"/>
          <w:lang w:val="ru-RU"/>
        </w:rPr>
        <w:t>» час</w:t>
      </w:r>
      <w:r w:rsidR="00A62F46">
        <w:rPr>
          <w:rFonts w:ascii="Times New Roman" w:hAnsi="Times New Roman"/>
          <w:i w:val="0"/>
          <w:lang w:val="ru-RU"/>
        </w:rPr>
        <w:t xml:space="preserve"> 1</w:t>
      </w:r>
      <w:r w:rsidR="00340F46" w:rsidRPr="00340F46">
        <w:rPr>
          <w:rFonts w:ascii="Times New Roman" w:hAnsi="Times New Roman"/>
          <w:i w:val="0"/>
          <w:lang w:val="ru-RU"/>
        </w:rPr>
        <w:t>1:00</w:t>
      </w:r>
      <w:r w:rsidRPr="00ED6500">
        <w:rPr>
          <w:rFonts w:ascii="Times New Roman" w:hAnsi="Times New Roman"/>
          <w:i w:val="0"/>
          <w:lang w:val="ru-RU"/>
        </w:rPr>
        <w:t>.</w:t>
      </w:r>
    </w:p>
    <w:p w:rsidR="00ED6500" w:rsidRPr="00ED6500" w:rsidRDefault="00ED6500" w:rsidP="0065698D">
      <w:pPr>
        <w:pStyle w:val="BodyTextIndent"/>
        <w:spacing w:line="240" w:lineRule="auto"/>
        <w:rPr>
          <w:rFonts w:ascii="Times New Roman" w:hAnsi="Times New Roman"/>
          <w:i w:val="0"/>
          <w:lang w:val="ru-RU"/>
        </w:rPr>
      </w:pPr>
      <w:r w:rsidRPr="00ED6500">
        <w:rPr>
          <w:rFonts w:ascii="Times New Roman" w:hAnsi="Times New Roman"/>
          <w:i w:val="0"/>
          <w:lang w:val="ru-RU"/>
        </w:rPr>
        <w:t>Жалобы относительно данной процедуры нужно подать лицу, расследующему связанные с закупками жалобы, по адресу г. Ереван, ул. Мелик-Адамян, 1. Обжалования осуществляются в порядке, установленном приглашением к настоящему конкурсу. Подача жалобы требует оплату в размере 30 000 (тридцать тысяч) драм РА, которые должны были быть перечислены на кассовый счет «</w:t>
      </w:r>
      <w:r w:rsidRPr="00ED6500">
        <w:rPr>
          <w:rFonts w:ascii="Times New Roman" w:hAnsi="Times New Roman"/>
          <w:i w:val="0"/>
          <w:lang w:val="af-ZA"/>
        </w:rPr>
        <w:t>900008000482</w:t>
      </w:r>
      <w:r w:rsidRPr="00ED6500">
        <w:rPr>
          <w:rFonts w:ascii="Times New Roman" w:hAnsi="Times New Roman"/>
          <w:i w:val="0"/>
          <w:lang w:val="ru-RU"/>
        </w:rPr>
        <w:t>», открытый на имя министерства финансов.</w:t>
      </w:r>
    </w:p>
    <w:p w:rsidR="00ED6500" w:rsidRPr="00ED6500" w:rsidRDefault="00ED6500" w:rsidP="0065698D">
      <w:pPr>
        <w:pStyle w:val="BodyTextIndent"/>
        <w:spacing w:line="240" w:lineRule="auto"/>
        <w:rPr>
          <w:rFonts w:ascii="Times New Roman" w:hAnsi="Times New Roman"/>
          <w:i w:val="0"/>
          <w:lang w:val="ru-RU"/>
        </w:rPr>
      </w:pPr>
      <w:r w:rsidRPr="00ED6500">
        <w:rPr>
          <w:rFonts w:ascii="Times New Roman" w:hAnsi="Times New Roman"/>
          <w:i w:val="0"/>
          <w:lang w:val="ru-RU"/>
        </w:rPr>
        <w:t xml:space="preserve">Для получения дополнительной информации, связанной с настоящим заявлением, можете обращаться к секретарю оценивающей комиссии </w:t>
      </w:r>
      <w:r w:rsidR="00A62F46">
        <w:rPr>
          <w:rFonts w:ascii="Times New Roman" w:hAnsi="Times New Roman"/>
          <w:i w:val="0"/>
          <w:lang w:val="ru-RU"/>
        </w:rPr>
        <w:t>Армен Геворгян</w:t>
      </w:r>
      <w:r w:rsidRPr="00ED6500">
        <w:rPr>
          <w:rFonts w:ascii="Times New Roman" w:hAnsi="Times New Roman"/>
          <w:i w:val="0"/>
          <w:lang w:val="ru-RU"/>
        </w:rPr>
        <w:t>.</w:t>
      </w:r>
    </w:p>
    <w:p w:rsidR="0065698D" w:rsidRPr="00ED6500" w:rsidRDefault="0065698D" w:rsidP="0065698D">
      <w:pPr>
        <w:pStyle w:val="BodyTextIndent"/>
        <w:spacing w:line="240" w:lineRule="auto"/>
        <w:ind w:firstLine="0"/>
        <w:rPr>
          <w:rFonts w:ascii="Times New Roman" w:hAnsi="Times New Roman"/>
          <w:i w:val="0"/>
          <w:lang w:val="af-ZA"/>
        </w:rPr>
      </w:pPr>
      <w:r w:rsidRPr="00ED6500">
        <w:rPr>
          <w:rFonts w:ascii="Times New Roman" w:hAnsi="Times New Roman"/>
          <w:i w:val="0"/>
          <w:lang w:val="af-ZA"/>
        </w:rPr>
        <w:tab/>
      </w:r>
      <w:r w:rsidRPr="00ED6500">
        <w:rPr>
          <w:rFonts w:ascii="Times New Roman" w:hAnsi="Times New Roman"/>
          <w:i w:val="0"/>
          <w:lang w:val="af-ZA"/>
        </w:rPr>
        <w:tab/>
      </w:r>
      <w:r w:rsidRPr="00ED6500">
        <w:rPr>
          <w:rFonts w:ascii="Times New Roman" w:hAnsi="Times New Roman"/>
          <w:i w:val="0"/>
          <w:lang w:val="af-ZA"/>
        </w:rPr>
        <w:tab/>
      </w:r>
      <w:r w:rsidRPr="00ED6500">
        <w:rPr>
          <w:rFonts w:ascii="Times New Roman" w:hAnsi="Times New Roman"/>
          <w:i w:val="0"/>
          <w:lang w:val="af-ZA"/>
        </w:rPr>
        <w:tab/>
      </w:r>
      <w:r w:rsidRPr="00ED6500">
        <w:rPr>
          <w:rFonts w:ascii="Times New Roman" w:hAnsi="Times New Roman"/>
          <w:i w:val="0"/>
          <w:lang w:val="af-ZA"/>
        </w:rPr>
        <w:tab/>
        <w:t xml:space="preserve">             </w:t>
      </w:r>
      <w:r w:rsidR="00ED6500" w:rsidRPr="00ED6500">
        <w:rPr>
          <w:rFonts w:ascii="Times New Roman" w:hAnsi="Times New Roman"/>
          <w:i w:val="0"/>
          <w:lang w:val="af-ZA"/>
        </w:rPr>
        <w:t xml:space="preserve">       </w:t>
      </w:r>
    </w:p>
    <w:p w:rsidR="0065698D" w:rsidRDefault="0065698D" w:rsidP="0065698D">
      <w:pPr>
        <w:pStyle w:val="BodyTextIndent"/>
        <w:spacing w:line="240" w:lineRule="auto"/>
        <w:rPr>
          <w:rFonts w:ascii="Times New Roman" w:hAnsi="Times New Roman"/>
          <w:i w:val="0"/>
          <w:lang w:val="ru-RU"/>
        </w:rPr>
      </w:pPr>
      <w:r w:rsidRPr="00ED6500">
        <w:rPr>
          <w:rFonts w:ascii="Times New Roman" w:hAnsi="Times New Roman"/>
          <w:i w:val="0"/>
          <w:lang w:val="af-ZA"/>
        </w:rPr>
        <w:t xml:space="preserve">                                      </w:t>
      </w:r>
      <w:r w:rsidR="00ED6500" w:rsidRPr="00ED6500">
        <w:rPr>
          <w:rFonts w:ascii="Times New Roman" w:hAnsi="Times New Roman"/>
          <w:i w:val="0"/>
          <w:lang w:val="af-ZA"/>
        </w:rPr>
        <w:t>Телефон</w:t>
      </w:r>
      <w:r w:rsidRPr="00ED6500">
        <w:rPr>
          <w:rFonts w:ascii="Times New Roman" w:hAnsi="Times New Roman"/>
          <w:i w:val="0"/>
          <w:lang w:val="af-ZA"/>
        </w:rPr>
        <w:t xml:space="preserve"> </w:t>
      </w:r>
      <w:r w:rsidR="00340F46">
        <w:rPr>
          <w:rFonts w:ascii="Times New Roman" w:hAnsi="Times New Roman"/>
          <w:i w:val="0"/>
          <w:lang w:val="af-ZA"/>
        </w:rPr>
        <w:t xml:space="preserve">    </w:t>
      </w:r>
      <w:r w:rsidR="00A62F46">
        <w:rPr>
          <w:rFonts w:ascii="Times New Roman" w:hAnsi="Times New Roman"/>
          <w:i w:val="0"/>
          <w:lang w:val="ru-RU"/>
        </w:rPr>
        <w:t>093 66 66 11</w:t>
      </w:r>
    </w:p>
    <w:p w:rsidR="0065698D" w:rsidRPr="00340F46" w:rsidRDefault="0065698D" w:rsidP="0065698D">
      <w:pPr>
        <w:pStyle w:val="BodyTextIndent"/>
        <w:spacing w:line="240" w:lineRule="auto"/>
        <w:rPr>
          <w:rFonts w:ascii="Arial" w:hAnsi="Arial" w:cs="Arial"/>
          <w:sz w:val="22"/>
          <w:szCs w:val="22"/>
          <w:lang w:val="ru-RU"/>
        </w:rPr>
      </w:pPr>
      <w:r w:rsidRPr="00ED6500">
        <w:rPr>
          <w:rFonts w:ascii="Times New Roman" w:hAnsi="Times New Roman"/>
          <w:i w:val="0"/>
          <w:lang w:val="af-ZA"/>
        </w:rPr>
        <w:t xml:space="preserve">        </w:t>
      </w:r>
      <w:r w:rsidR="00340F46">
        <w:rPr>
          <w:rFonts w:ascii="Times New Roman" w:hAnsi="Times New Roman"/>
          <w:i w:val="0"/>
          <w:lang w:val="af-ZA"/>
        </w:rPr>
        <w:t xml:space="preserve">                              </w:t>
      </w:r>
      <w:r w:rsidR="00ED6500" w:rsidRPr="00ED6500">
        <w:rPr>
          <w:rFonts w:ascii="Times New Roman" w:hAnsi="Times New Roman"/>
          <w:i w:val="0"/>
          <w:lang w:val="af-ZA"/>
        </w:rPr>
        <w:t xml:space="preserve">Эл. </w:t>
      </w:r>
      <w:r w:rsidR="00ED6500" w:rsidRPr="00ED6500">
        <w:rPr>
          <w:rFonts w:ascii="Times New Roman" w:hAnsi="Times New Roman"/>
          <w:i w:val="0"/>
          <w:lang w:val="ru-RU"/>
        </w:rPr>
        <w:t>почта</w:t>
      </w:r>
      <w:r w:rsidRPr="00ED6500">
        <w:rPr>
          <w:rFonts w:ascii="Times New Roman" w:hAnsi="Times New Roman"/>
          <w:i w:val="0"/>
          <w:lang w:val="af-ZA"/>
        </w:rPr>
        <w:t xml:space="preserve"> </w:t>
      </w:r>
      <w:r w:rsidR="00340F46">
        <w:rPr>
          <w:rFonts w:ascii="Times New Roman" w:hAnsi="Times New Roman"/>
          <w:i w:val="0"/>
          <w:lang w:val="af-ZA"/>
        </w:rPr>
        <w:t xml:space="preserve">  </w:t>
      </w:r>
      <w:hyperlink r:id="rId6" w:history="1">
        <w:r w:rsidR="00340F46" w:rsidRPr="002A34FE">
          <w:rPr>
            <w:rStyle w:val="Hyperlink"/>
            <w:rFonts w:ascii="Arial" w:hAnsi="Arial" w:cs="Arial"/>
            <w:sz w:val="22"/>
            <w:szCs w:val="22"/>
          </w:rPr>
          <w:t>L</w:t>
        </w:r>
        <w:r w:rsidR="00340F46" w:rsidRPr="002A34FE">
          <w:rPr>
            <w:rStyle w:val="Hyperlink"/>
            <w:rFonts w:ascii="Arial" w:hAnsi="Arial" w:cs="Arial"/>
            <w:sz w:val="22"/>
            <w:szCs w:val="22"/>
            <w:lang w:val="ru-RU"/>
          </w:rPr>
          <w:t>.</w:t>
        </w:r>
        <w:r w:rsidR="00340F46" w:rsidRPr="002A34FE">
          <w:rPr>
            <w:rStyle w:val="Hyperlink"/>
            <w:rFonts w:ascii="Arial" w:hAnsi="Arial" w:cs="Arial"/>
            <w:sz w:val="22"/>
            <w:szCs w:val="22"/>
          </w:rPr>
          <w:t>B</w:t>
        </w:r>
        <w:r w:rsidR="00340F46" w:rsidRPr="002A34FE">
          <w:rPr>
            <w:rStyle w:val="Hyperlink"/>
            <w:rFonts w:ascii="Arial" w:hAnsi="Arial" w:cs="Arial"/>
            <w:sz w:val="22"/>
            <w:szCs w:val="22"/>
            <w:lang w:val="ru-RU"/>
          </w:rPr>
          <w:t>.</w:t>
        </w:r>
        <w:r w:rsidR="00340F46" w:rsidRPr="002A34FE">
          <w:rPr>
            <w:rStyle w:val="Hyperlink"/>
            <w:rFonts w:ascii="Arial" w:hAnsi="Arial" w:cs="Arial"/>
            <w:sz w:val="22"/>
            <w:szCs w:val="22"/>
          </w:rPr>
          <w:t>SH</w:t>
        </w:r>
        <w:r w:rsidR="00340F46" w:rsidRPr="002A34FE">
          <w:rPr>
            <w:rStyle w:val="Hyperlink"/>
            <w:rFonts w:ascii="Arial" w:hAnsi="Arial" w:cs="Arial"/>
            <w:sz w:val="22"/>
            <w:szCs w:val="22"/>
            <w:lang w:val="ru-RU"/>
          </w:rPr>
          <w:t>.</w:t>
        </w:r>
        <w:r w:rsidR="00340F46" w:rsidRPr="002A34FE">
          <w:rPr>
            <w:rStyle w:val="Hyperlink"/>
            <w:rFonts w:ascii="Arial" w:hAnsi="Arial" w:cs="Arial"/>
            <w:sz w:val="22"/>
            <w:szCs w:val="22"/>
          </w:rPr>
          <w:t>N</w:t>
        </w:r>
        <w:r w:rsidR="00340F46" w:rsidRPr="002A34FE">
          <w:rPr>
            <w:rStyle w:val="Hyperlink"/>
            <w:rFonts w:ascii="Arial" w:hAnsi="Arial" w:cs="Arial"/>
            <w:sz w:val="22"/>
            <w:szCs w:val="22"/>
            <w:lang w:val="ru-RU"/>
          </w:rPr>
          <w:t>2</w:t>
        </w:r>
        <w:r w:rsidR="00340F46" w:rsidRPr="002A34FE">
          <w:rPr>
            <w:rStyle w:val="Hyperlink"/>
            <w:rFonts w:ascii="Arial" w:hAnsi="Arial" w:cs="Arial"/>
            <w:sz w:val="22"/>
            <w:szCs w:val="22"/>
          </w:rPr>
          <w:t>krtahamalir</w:t>
        </w:r>
        <w:r w:rsidR="00340F46" w:rsidRPr="002A34FE">
          <w:rPr>
            <w:rStyle w:val="Hyperlink"/>
            <w:rFonts w:ascii="Arial" w:hAnsi="Arial" w:cs="Arial"/>
            <w:sz w:val="22"/>
            <w:szCs w:val="22"/>
            <w:lang w:val="ru-RU"/>
          </w:rPr>
          <w:t>@</w:t>
        </w:r>
        <w:r w:rsidR="00340F46" w:rsidRPr="002A34FE">
          <w:rPr>
            <w:rStyle w:val="Hyperlink"/>
            <w:rFonts w:ascii="Arial" w:hAnsi="Arial" w:cs="Arial"/>
            <w:sz w:val="22"/>
            <w:szCs w:val="22"/>
          </w:rPr>
          <w:t>mail</w:t>
        </w:r>
        <w:r w:rsidR="00340F46" w:rsidRPr="002A34FE">
          <w:rPr>
            <w:rStyle w:val="Hyperlink"/>
            <w:rFonts w:ascii="Arial" w:hAnsi="Arial" w:cs="Arial"/>
            <w:sz w:val="22"/>
            <w:szCs w:val="22"/>
            <w:lang w:val="ru-RU"/>
          </w:rPr>
          <w:t>.</w:t>
        </w:r>
        <w:proofErr w:type="spellStart"/>
        <w:r w:rsidR="00340F46" w:rsidRPr="002A34FE">
          <w:rPr>
            <w:rStyle w:val="Hyperlink"/>
            <w:rFonts w:ascii="Arial" w:hAnsi="Arial" w:cs="Arial"/>
            <w:sz w:val="22"/>
            <w:szCs w:val="22"/>
          </w:rPr>
          <w:t>ru</w:t>
        </w:r>
        <w:proofErr w:type="spellEnd"/>
      </w:hyperlink>
    </w:p>
    <w:p w:rsidR="00340F46" w:rsidRPr="00340F46" w:rsidRDefault="00340F46" w:rsidP="0065698D">
      <w:pPr>
        <w:pStyle w:val="BodyTextIndent"/>
        <w:spacing w:line="240" w:lineRule="auto"/>
        <w:rPr>
          <w:rFonts w:ascii="Times New Roman" w:hAnsi="Times New Roman"/>
          <w:i w:val="0"/>
          <w:lang w:val="ru-RU"/>
        </w:rPr>
      </w:pPr>
    </w:p>
    <w:p w:rsidR="0065698D" w:rsidRPr="00ED6500" w:rsidRDefault="00ED6500" w:rsidP="0065698D">
      <w:pPr>
        <w:pStyle w:val="BodyTextIndent"/>
        <w:spacing w:line="240" w:lineRule="auto"/>
        <w:ind w:firstLine="0"/>
        <w:jc w:val="left"/>
        <w:rPr>
          <w:rFonts w:ascii="Times New Roman" w:hAnsi="Times New Roman"/>
          <w:i w:val="0"/>
          <w:u w:val="single"/>
          <w:lang w:val="af-ZA"/>
        </w:rPr>
      </w:pPr>
      <w:r w:rsidRPr="00ED6500">
        <w:rPr>
          <w:rFonts w:ascii="Times New Roman" w:hAnsi="Times New Roman"/>
          <w:i w:val="0"/>
          <w:lang w:val="ru-RU"/>
        </w:rPr>
        <w:t>Заказчик</w:t>
      </w:r>
      <w:r w:rsidR="0065698D" w:rsidRPr="00ED6500">
        <w:rPr>
          <w:rFonts w:ascii="Times New Roman" w:hAnsi="Times New Roman"/>
          <w:i w:val="0"/>
          <w:lang w:val="af-ZA"/>
        </w:rPr>
        <w:t xml:space="preserve"> </w:t>
      </w:r>
      <w:r w:rsidR="00A62F46" w:rsidRPr="00A62F46">
        <w:rPr>
          <w:rFonts w:ascii="Times New Roman" w:hAnsi="Times New Roman"/>
          <w:i w:val="0"/>
          <w:lang w:val="af-ZA"/>
        </w:rPr>
        <w:t>Республиканский образовательный комплекс № 2</w:t>
      </w:r>
    </w:p>
    <w:p w:rsidR="0065698D" w:rsidRPr="00ED6500" w:rsidRDefault="0065698D" w:rsidP="0065698D">
      <w:pPr>
        <w:pStyle w:val="BodyTextIndent"/>
        <w:spacing w:line="240" w:lineRule="auto"/>
        <w:ind w:firstLine="0"/>
        <w:rPr>
          <w:rFonts w:ascii="Times New Roman" w:hAnsi="Times New Roman"/>
          <w:i w:val="0"/>
          <w:lang w:val="ru-RU"/>
        </w:rPr>
      </w:pPr>
      <w:r w:rsidRPr="00ED6500">
        <w:rPr>
          <w:rFonts w:ascii="Times New Roman" w:hAnsi="Times New Roman"/>
          <w:i w:val="0"/>
          <w:lang w:val="af-ZA"/>
        </w:rPr>
        <w:tab/>
      </w:r>
      <w:r w:rsidRPr="00ED6500">
        <w:rPr>
          <w:rFonts w:ascii="Times New Roman" w:hAnsi="Times New Roman"/>
          <w:i w:val="0"/>
          <w:lang w:val="af-ZA"/>
        </w:rPr>
        <w:tab/>
      </w:r>
      <w:r w:rsidRPr="00ED6500">
        <w:rPr>
          <w:rFonts w:ascii="Times New Roman" w:hAnsi="Times New Roman"/>
          <w:i w:val="0"/>
          <w:lang w:val="af-ZA"/>
        </w:rPr>
        <w:tab/>
      </w:r>
    </w:p>
    <w:p w:rsidR="0065698D" w:rsidRPr="00ED6500" w:rsidRDefault="0065698D" w:rsidP="0065698D">
      <w:pPr>
        <w:pStyle w:val="BodyTextIndent"/>
        <w:spacing w:line="240" w:lineRule="auto"/>
        <w:ind w:left="1404"/>
        <w:rPr>
          <w:rFonts w:ascii="Times New Roman" w:hAnsi="Times New Roman"/>
          <w:i w:val="0"/>
          <w:lang w:val="af-ZA"/>
        </w:rPr>
      </w:pPr>
    </w:p>
    <w:p w:rsidR="0065698D" w:rsidRPr="00ED6500" w:rsidRDefault="0065698D" w:rsidP="0065698D">
      <w:pPr>
        <w:pStyle w:val="BodyTextIndent"/>
        <w:spacing w:line="240" w:lineRule="auto"/>
        <w:ind w:left="1404"/>
        <w:rPr>
          <w:rFonts w:ascii="Times New Roman" w:hAnsi="Times New Roman"/>
          <w:i w:val="0"/>
          <w:lang w:val="af-ZA"/>
        </w:rPr>
      </w:pPr>
    </w:p>
    <w:p w:rsidR="00B91E8A" w:rsidRPr="00ED6500" w:rsidRDefault="00B91E8A">
      <w:pPr>
        <w:rPr>
          <w:rFonts w:ascii="Times New Roman" w:hAnsi="Times New Roman" w:cs="Times New Roman"/>
          <w:lang w:val="af-ZA"/>
        </w:rPr>
      </w:pPr>
    </w:p>
    <w:sectPr w:rsidR="00B91E8A" w:rsidRPr="00ED6500" w:rsidSect="00ED5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EE9" w:rsidRDefault="00F80EE9" w:rsidP="0065698D">
      <w:pPr>
        <w:spacing w:after="0" w:line="240" w:lineRule="auto"/>
      </w:pPr>
      <w:r>
        <w:separator/>
      </w:r>
    </w:p>
  </w:endnote>
  <w:endnote w:type="continuationSeparator" w:id="0">
    <w:p w:rsidR="00F80EE9" w:rsidRDefault="00F80EE9" w:rsidP="00656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EE9" w:rsidRDefault="00F80EE9" w:rsidP="0065698D">
      <w:pPr>
        <w:spacing w:after="0" w:line="240" w:lineRule="auto"/>
      </w:pPr>
      <w:r>
        <w:separator/>
      </w:r>
    </w:p>
  </w:footnote>
  <w:footnote w:type="continuationSeparator" w:id="0">
    <w:p w:rsidR="00F80EE9" w:rsidRDefault="00F80EE9" w:rsidP="0065698D">
      <w:pPr>
        <w:spacing w:after="0" w:line="240" w:lineRule="auto"/>
      </w:pPr>
      <w:r>
        <w:continuationSeparator/>
      </w:r>
    </w:p>
  </w:footnote>
  <w:footnote w:id="1">
    <w:p w:rsidR="001C00A7" w:rsidRPr="00B20D0E" w:rsidRDefault="0065698D" w:rsidP="00B20D0E">
      <w:pPr>
        <w:pStyle w:val="FootnoteText"/>
        <w:jc w:val="both"/>
        <w:rPr>
          <w:rFonts w:ascii="GHEA Grapalat" w:hAnsi="GHEA Grapalat"/>
          <w:b/>
          <w:bCs/>
          <w:i/>
          <w:sz w:val="16"/>
          <w:szCs w:val="16"/>
        </w:rPr>
      </w:pPr>
      <w:r w:rsidRPr="006265F4">
        <w:rPr>
          <w:rFonts w:ascii="GHEA Grapalat" w:hAnsi="GHEA Grapalat"/>
          <w:b/>
          <w:bCs/>
          <w:i/>
          <w:sz w:val="16"/>
          <w:szCs w:val="16"/>
          <w:lang w:val="af-ZA"/>
        </w:rPr>
        <w:t>*</w:t>
      </w:r>
      <w:r w:rsidR="001C00A7">
        <w:rPr>
          <w:rFonts w:ascii="GHEA Grapalat" w:hAnsi="GHEA Grapalat"/>
          <w:b/>
          <w:bCs/>
          <w:i/>
          <w:sz w:val="16"/>
          <w:szCs w:val="16"/>
        </w:rPr>
        <w:t>Если закупка осуществляется на основании запроса на указание цены или срочности в связи с формой закупки от одного лица, секретарь оценивающей комиссии в течение подготовки текстов объявления и приглашения на основании настоящего примерного документа, во всех тех отделениях, пунктах и абзацах, включая примерные формы документов, подаваемых участниками, где использованы слова «открытый конкурс» заменяет соответственно на слова «запрос на указание цены»</w:t>
      </w:r>
      <w:r w:rsidR="00B20D0E">
        <w:rPr>
          <w:rFonts w:ascii="GHEA Grapalat" w:hAnsi="GHEA Grapalat"/>
          <w:b/>
          <w:bCs/>
          <w:i/>
          <w:sz w:val="16"/>
          <w:szCs w:val="16"/>
        </w:rPr>
        <w:t xml:space="preserve"> или «закупкой от одного лица в связи с актуальностью», а в коде слово </w:t>
      </w:r>
      <w:r w:rsidR="00B20D0E" w:rsidRPr="006265F4">
        <w:rPr>
          <w:rFonts w:ascii="GHEA Grapalat" w:hAnsi="GHEA Grapalat"/>
          <w:b/>
          <w:bCs/>
          <w:i/>
          <w:sz w:val="16"/>
          <w:szCs w:val="16"/>
          <w:lang w:val="af-ZA"/>
        </w:rPr>
        <w:t>«ԲՄԱՊՁԲ»</w:t>
      </w:r>
      <w:r w:rsidR="00B20D0E">
        <w:rPr>
          <w:rFonts w:ascii="GHEA Grapalat" w:hAnsi="GHEA Grapalat"/>
          <w:b/>
          <w:bCs/>
          <w:i/>
          <w:sz w:val="16"/>
          <w:szCs w:val="16"/>
        </w:rPr>
        <w:t xml:space="preserve"> соответственно на слова </w:t>
      </w:r>
      <w:r w:rsidR="00B20D0E" w:rsidRPr="006265F4">
        <w:rPr>
          <w:rFonts w:ascii="GHEA Grapalat" w:hAnsi="GHEA Grapalat"/>
          <w:b/>
          <w:bCs/>
          <w:i/>
          <w:sz w:val="16"/>
          <w:szCs w:val="16"/>
          <w:lang w:val="af-ZA"/>
        </w:rPr>
        <w:t>«ԳՀԱՊՁԲ»</w:t>
      </w:r>
      <w:r w:rsidR="00B20D0E">
        <w:rPr>
          <w:rFonts w:ascii="GHEA Grapalat" w:hAnsi="GHEA Grapalat"/>
          <w:b/>
          <w:bCs/>
          <w:i/>
          <w:sz w:val="16"/>
          <w:szCs w:val="16"/>
        </w:rPr>
        <w:t xml:space="preserve"> или </w:t>
      </w:r>
      <w:r w:rsidR="00B20D0E" w:rsidRPr="006265F4">
        <w:rPr>
          <w:rFonts w:ascii="GHEA Grapalat" w:hAnsi="GHEA Grapalat"/>
          <w:b/>
          <w:bCs/>
          <w:i/>
          <w:sz w:val="16"/>
          <w:szCs w:val="16"/>
          <w:lang w:val="af-ZA"/>
        </w:rPr>
        <w:t>«ՀՄԱԱՊՁԲ»</w:t>
      </w:r>
      <w:r w:rsidR="00B20D0E">
        <w:rPr>
          <w:rFonts w:ascii="GHEA Grapalat" w:hAnsi="GHEA Grapalat"/>
          <w:b/>
          <w:bCs/>
          <w:i/>
          <w:sz w:val="16"/>
          <w:szCs w:val="16"/>
        </w:rPr>
        <w:t>.</w:t>
      </w:r>
    </w:p>
    <w:p w:rsidR="0065698D" w:rsidRPr="006265F4" w:rsidDel="009A5190" w:rsidRDefault="0065698D" w:rsidP="0065698D">
      <w:pPr>
        <w:pStyle w:val="FootnoteText"/>
        <w:jc w:val="both"/>
        <w:rPr>
          <w:del w:id="1" w:author="Vahe Mahtesyan" w:date="2018-02-14T10:15:00Z"/>
          <w:rFonts w:ascii="GHEA Grapalat" w:hAnsi="GHEA Grapalat"/>
          <w:i/>
          <w:sz w:val="16"/>
          <w:szCs w:val="16"/>
          <w:lang w:val="af-ZA"/>
        </w:rPr>
      </w:pPr>
      <w:r w:rsidRPr="006265F4">
        <w:rPr>
          <w:rStyle w:val="FootnoteReference"/>
          <w:rFonts w:ascii="GHEA Grapalat" w:hAnsi="GHEA Grapalat"/>
          <w:sz w:val="16"/>
          <w:szCs w:val="16"/>
        </w:rPr>
        <w:footnoteRef/>
      </w:r>
      <w:r w:rsidRPr="008B1444">
        <w:rPr>
          <w:lang w:val="af-ZA"/>
        </w:rPr>
        <w:t xml:space="preserve"> </w:t>
      </w:r>
      <w:r w:rsidR="00E01ED2" w:rsidRPr="00E01ED2">
        <w:rPr>
          <w:rFonts w:ascii="GHEA Grapalat" w:hAnsi="GHEA Grapalat"/>
          <w:i/>
          <w:sz w:val="16"/>
          <w:szCs w:val="16"/>
          <w:lang w:val="af-ZA"/>
        </w:rPr>
        <w:t xml:space="preserve">Если цена закупки не превышает пороги, установленные соглашением о государственных закупках Всемирной торговой организации, настоящее предложение </w:t>
      </w:r>
      <w:r w:rsidR="00E01ED2">
        <w:rPr>
          <w:rFonts w:ascii="GHEA Grapalat" w:hAnsi="GHEA Grapalat"/>
          <w:i/>
          <w:sz w:val="16"/>
          <w:szCs w:val="16"/>
        </w:rPr>
        <w:t>исключается</w:t>
      </w:r>
      <w:r w:rsidR="00E01ED2" w:rsidRPr="00E01ED2">
        <w:rPr>
          <w:rFonts w:ascii="GHEA Grapalat" w:hAnsi="GHEA Grapalat"/>
          <w:i/>
          <w:sz w:val="16"/>
          <w:szCs w:val="16"/>
          <w:lang w:val="af-ZA"/>
        </w:rPr>
        <w:t xml:space="preserve"> из заявления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5698D"/>
    <w:rsid w:val="00056C34"/>
    <w:rsid w:val="00135153"/>
    <w:rsid w:val="001C00A7"/>
    <w:rsid w:val="002A3FD3"/>
    <w:rsid w:val="00340F46"/>
    <w:rsid w:val="003A1575"/>
    <w:rsid w:val="003A7B1D"/>
    <w:rsid w:val="00436170"/>
    <w:rsid w:val="004C378D"/>
    <w:rsid w:val="004F3048"/>
    <w:rsid w:val="005E6FE7"/>
    <w:rsid w:val="0065698D"/>
    <w:rsid w:val="006B41BE"/>
    <w:rsid w:val="007E18FB"/>
    <w:rsid w:val="008372A9"/>
    <w:rsid w:val="008B1444"/>
    <w:rsid w:val="00955DFD"/>
    <w:rsid w:val="00983B20"/>
    <w:rsid w:val="0098562B"/>
    <w:rsid w:val="009D6EF0"/>
    <w:rsid w:val="00A62F46"/>
    <w:rsid w:val="00AF4F6E"/>
    <w:rsid w:val="00B20D0E"/>
    <w:rsid w:val="00B7077F"/>
    <w:rsid w:val="00B91E8A"/>
    <w:rsid w:val="00BC2EC4"/>
    <w:rsid w:val="00C3646B"/>
    <w:rsid w:val="00CE1F2C"/>
    <w:rsid w:val="00E01ED2"/>
    <w:rsid w:val="00E82A74"/>
    <w:rsid w:val="00ED56BC"/>
    <w:rsid w:val="00ED6500"/>
    <w:rsid w:val="00F12B0C"/>
    <w:rsid w:val="00F80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1CA98B-02C2-4BAC-B66C-DDB58C24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56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65698D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65698D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BodyTextIndent3">
    <w:name w:val="Body Text Indent 3"/>
    <w:basedOn w:val="Normal"/>
    <w:link w:val="BodyTextIndent3Char"/>
    <w:rsid w:val="0065698D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65698D"/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rsid w:val="0065698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65698D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semiHidden/>
    <w:rsid w:val="0065698D"/>
    <w:pPr>
      <w:spacing w:after="0" w:line="240" w:lineRule="auto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5698D"/>
    <w:rPr>
      <w:rFonts w:ascii="Times Armenian" w:eastAsia="Times New Roman" w:hAnsi="Times Armenian" w:cs="Times New Roman"/>
      <w:sz w:val="20"/>
      <w:szCs w:val="20"/>
    </w:rPr>
  </w:style>
  <w:style w:type="character" w:styleId="FootnoteReference">
    <w:name w:val="footnote reference"/>
    <w:semiHidden/>
    <w:rsid w:val="0065698D"/>
    <w:rPr>
      <w:vertAlign w:val="superscript"/>
    </w:rPr>
  </w:style>
  <w:style w:type="character" w:styleId="Emphasis">
    <w:name w:val="Emphasis"/>
    <w:qFormat/>
    <w:rsid w:val="00A62F46"/>
    <w:rPr>
      <w:i/>
      <w:iCs/>
    </w:rPr>
  </w:style>
  <w:style w:type="character" w:styleId="Hyperlink">
    <w:name w:val="Hyperlink"/>
    <w:basedOn w:val="DefaultParagraphFont"/>
    <w:uiPriority w:val="99"/>
    <w:unhideWhenUsed/>
    <w:rsid w:val="00340F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.B.SH.N2krtahamalir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Sarmen</dc:creator>
  <cp:keywords/>
  <dc:description/>
  <cp:lastModifiedBy>Armen</cp:lastModifiedBy>
  <cp:revision>26</cp:revision>
  <dcterms:created xsi:type="dcterms:W3CDTF">2019-12-23T10:50:00Z</dcterms:created>
  <dcterms:modified xsi:type="dcterms:W3CDTF">2020-01-09T06:32:00Z</dcterms:modified>
</cp:coreProperties>
</file>